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067" w:rsidRPr="0071100C" w:rsidRDefault="00590067" w:rsidP="00590067">
      <w:pPr>
        <w:pStyle w:val="a3"/>
        <w:jc w:val="center"/>
        <w:rPr>
          <w:b/>
          <w:sz w:val="28"/>
          <w:szCs w:val="28"/>
        </w:rPr>
      </w:pPr>
      <w:r w:rsidRPr="0071100C">
        <w:rPr>
          <w:b/>
          <w:sz w:val="28"/>
          <w:szCs w:val="28"/>
        </w:rPr>
        <w:t>АДМИНИСТРАЦИЯ</w:t>
      </w:r>
    </w:p>
    <w:p w:rsidR="00590067" w:rsidRPr="0071100C" w:rsidRDefault="00590067" w:rsidP="00590067">
      <w:pPr>
        <w:pStyle w:val="a3"/>
        <w:jc w:val="center"/>
        <w:rPr>
          <w:b/>
          <w:sz w:val="28"/>
          <w:szCs w:val="28"/>
        </w:rPr>
      </w:pPr>
      <w:r w:rsidRPr="0071100C">
        <w:rPr>
          <w:b/>
          <w:sz w:val="28"/>
          <w:szCs w:val="28"/>
        </w:rPr>
        <w:t xml:space="preserve">ВИЛЕГОДСКОГО МУНИЦИПАЛЬНОГО ОКРУГА </w:t>
      </w:r>
    </w:p>
    <w:p w:rsidR="00590067" w:rsidRPr="0071100C" w:rsidRDefault="00590067" w:rsidP="00590067">
      <w:pPr>
        <w:pStyle w:val="a3"/>
        <w:jc w:val="center"/>
        <w:rPr>
          <w:b/>
          <w:sz w:val="28"/>
          <w:szCs w:val="28"/>
        </w:rPr>
      </w:pPr>
      <w:r w:rsidRPr="0071100C">
        <w:rPr>
          <w:b/>
          <w:sz w:val="28"/>
          <w:szCs w:val="28"/>
        </w:rPr>
        <w:t>АРХАНГЕЛЬСКОЙ ОБЛАСТИ</w:t>
      </w:r>
    </w:p>
    <w:p w:rsidR="00590067" w:rsidRPr="0071100C" w:rsidRDefault="00590067" w:rsidP="00590067">
      <w:pPr>
        <w:pStyle w:val="a3"/>
        <w:jc w:val="center"/>
        <w:rPr>
          <w:b/>
          <w:sz w:val="28"/>
          <w:szCs w:val="28"/>
        </w:rPr>
      </w:pPr>
    </w:p>
    <w:p w:rsidR="00590067" w:rsidRPr="0071100C" w:rsidRDefault="00590067" w:rsidP="00590067">
      <w:pPr>
        <w:pStyle w:val="a3"/>
        <w:jc w:val="center"/>
        <w:rPr>
          <w:b/>
          <w:sz w:val="28"/>
          <w:szCs w:val="28"/>
        </w:rPr>
      </w:pPr>
      <w:r w:rsidRPr="0071100C">
        <w:rPr>
          <w:b/>
          <w:sz w:val="28"/>
          <w:szCs w:val="28"/>
        </w:rPr>
        <w:t>ПОСТАНОВЛЕНИЕ</w:t>
      </w:r>
    </w:p>
    <w:p w:rsidR="00590067" w:rsidRPr="0071100C" w:rsidRDefault="00590067" w:rsidP="00590067">
      <w:pPr>
        <w:pStyle w:val="a3"/>
        <w:rPr>
          <w:b/>
          <w:sz w:val="28"/>
          <w:szCs w:val="28"/>
        </w:rPr>
      </w:pPr>
    </w:p>
    <w:p w:rsidR="00590067" w:rsidRPr="0071100C" w:rsidRDefault="00590067" w:rsidP="00590067">
      <w:pPr>
        <w:pStyle w:val="a3"/>
        <w:rPr>
          <w:sz w:val="28"/>
          <w:szCs w:val="28"/>
        </w:rPr>
      </w:pPr>
      <w:r w:rsidRPr="0071100C">
        <w:rPr>
          <w:sz w:val="28"/>
          <w:szCs w:val="28"/>
        </w:rPr>
        <w:t>20.01.2021                                                                                                    № 12-мп</w:t>
      </w:r>
    </w:p>
    <w:p w:rsidR="00590067" w:rsidRPr="0071100C" w:rsidRDefault="00590067" w:rsidP="00590067">
      <w:pPr>
        <w:tabs>
          <w:tab w:val="left" w:pos="2640"/>
        </w:tabs>
        <w:jc w:val="center"/>
        <w:rPr>
          <w:sz w:val="28"/>
          <w:szCs w:val="28"/>
        </w:rPr>
      </w:pPr>
      <w:r w:rsidRPr="0071100C">
        <w:rPr>
          <w:sz w:val="28"/>
          <w:szCs w:val="28"/>
        </w:rPr>
        <w:t>с. Ильинско-Подомское</w:t>
      </w:r>
    </w:p>
    <w:p w:rsidR="00590067" w:rsidRPr="0071100C" w:rsidRDefault="00590067" w:rsidP="00590067">
      <w:pPr>
        <w:rPr>
          <w:sz w:val="28"/>
          <w:szCs w:val="28"/>
        </w:rPr>
      </w:pPr>
    </w:p>
    <w:p w:rsidR="00590067" w:rsidRPr="0071100C" w:rsidRDefault="00590067" w:rsidP="00590067">
      <w:pPr>
        <w:jc w:val="center"/>
        <w:rPr>
          <w:b/>
          <w:sz w:val="28"/>
          <w:szCs w:val="28"/>
        </w:rPr>
      </w:pPr>
      <w:r w:rsidRPr="0071100C">
        <w:rPr>
          <w:b/>
          <w:sz w:val="28"/>
          <w:szCs w:val="28"/>
        </w:rPr>
        <w:t xml:space="preserve">Об утверждении муниципальной программы Вилегодского муниципального округа Архангельской области «Охрана окружающей среды и обеспечение экологической безопасности в Вилегодском муниципальном округе» </w:t>
      </w:r>
    </w:p>
    <w:p w:rsidR="00590067" w:rsidRPr="0071100C" w:rsidRDefault="00590067" w:rsidP="00590067">
      <w:pPr>
        <w:jc w:val="center"/>
        <w:rPr>
          <w:b/>
          <w:sz w:val="28"/>
          <w:szCs w:val="28"/>
        </w:rPr>
      </w:pPr>
    </w:p>
    <w:p w:rsidR="00590067" w:rsidRPr="0071100C" w:rsidRDefault="00590067" w:rsidP="00590067">
      <w:pPr>
        <w:pStyle w:val="1"/>
        <w:shd w:val="clear" w:color="auto" w:fill="FFFFFF"/>
        <w:spacing w:after="144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71100C">
        <w:rPr>
          <w:b w:val="0"/>
          <w:sz w:val="28"/>
          <w:szCs w:val="28"/>
        </w:rPr>
        <w:t xml:space="preserve">В соответствии со статьей 179 Бюджетного кодекса Российской Федерации, с </w:t>
      </w:r>
      <w:r w:rsidRPr="0071100C">
        <w:rPr>
          <w:b w:val="0"/>
          <w:color w:val="000000"/>
          <w:sz w:val="28"/>
          <w:szCs w:val="28"/>
        </w:rPr>
        <w:t xml:space="preserve">Федеральный закон «Об отходах производства и потребления» </w:t>
      </w:r>
      <w:r>
        <w:rPr>
          <w:b w:val="0"/>
          <w:color w:val="000000"/>
          <w:sz w:val="28"/>
          <w:szCs w:val="28"/>
        </w:rPr>
        <w:br/>
        <w:t xml:space="preserve">от 24.06.1998 </w:t>
      </w:r>
      <w:r w:rsidRPr="0071100C">
        <w:rPr>
          <w:b w:val="0"/>
          <w:color w:val="000000"/>
          <w:sz w:val="28"/>
          <w:szCs w:val="28"/>
        </w:rPr>
        <w:t xml:space="preserve">№ 89-ФЗ, </w:t>
      </w:r>
      <w:r w:rsidRPr="0071100C">
        <w:rPr>
          <w:b w:val="0"/>
          <w:sz w:val="28"/>
          <w:szCs w:val="28"/>
        </w:rPr>
        <w:t xml:space="preserve">с Федеральным закон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8"/>
          <w:szCs w:val="28"/>
        </w:rPr>
        <w:br/>
      </w:r>
      <w:r w:rsidRPr="0071100C">
        <w:rPr>
          <w:b w:val="0"/>
          <w:sz w:val="28"/>
          <w:szCs w:val="28"/>
        </w:rPr>
        <w:t xml:space="preserve">на основании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от 11.01.2021   № 1-р, Администрация Вилегодского муниципального округа Архангельской области </w:t>
      </w:r>
      <w:r w:rsidRPr="0071100C">
        <w:rPr>
          <w:sz w:val="28"/>
          <w:szCs w:val="28"/>
        </w:rPr>
        <w:t xml:space="preserve">п о с т а н о в л я е т:  </w:t>
      </w:r>
    </w:p>
    <w:p w:rsidR="00590067" w:rsidRPr="0071100C" w:rsidRDefault="00590067" w:rsidP="00590067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71100C">
        <w:rPr>
          <w:color w:val="000000" w:themeColor="text1"/>
          <w:sz w:val="28"/>
          <w:szCs w:val="28"/>
        </w:rPr>
        <w:t xml:space="preserve">Утвердить прилагаемую муниципальную программу Вилегодского муниципального округа Архангельской области «Охрана окружающей среды </w:t>
      </w:r>
      <w:r>
        <w:rPr>
          <w:color w:val="000000" w:themeColor="text1"/>
          <w:sz w:val="28"/>
          <w:szCs w:val="28"/>
        </w:rPr>
        <w:br/>
      </w:r>
      <w:r w:rsidRPr="0071100C">
        <w:rPr>
          <w:color w:val="000000" w:themeColor="text1"/>
          <w:sz w:val="28"/>
          <w:szCs w:val="28"/>
        </w:rPr>
        <w:t>и обеспечение экологической безопасности в Вилегодском муниципальном округе».</w:t>
      </w:r>
    </w:p>
    <w:p w:rsidR="00590067" w:rsidRPr="0071100C" w:rsidRDefault="00590067" w:rsidP="00590067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71100C">
        <w:rPr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color w:val="000000" w:themeColor="text1"/>
          <w:sz w:val="28"/>
          <w:szCs w:val="28"/>
        </w:rPr>
        <w:br/>
      </w:r>
      <w:r w:rsidRPr="0071100C">
        <w:rPr>
          <w:color w:val="000000" w:themeColor="text1"/>
          <w:sz w:val="28"/>
          <w:szCs w:val="28"/>
        </w:rPr>
        <w:t>на заместителя начальника управления инфраструктурного развития, начальника отдела дорожной деятельности, связи и благоустройства А.Ю. Фокина.</w:t>
      </w:r>
    </w:p>
    <w:p w:rsidR="00590067" w:rsidRPr="0071100C" w:rsidRDefault="00590067" w:rsidP="00590067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71100C">
        <w:rPr>
          <w:color w:val="000000" w:themeColor="text1"/>
          <w:sz w:val="28"/>
          <w:szCs w:val="28"/>
        </w:rPr>
        <w:t>Настоящее постановление вступает в силу со дня его подписания.</w:t>
      </w:r>
    </w:p>
    <w:p w:rsidR="00590067" w:rsidRPr="0071100C" w:rsidRDefault="00590067" w:rsidP="00590067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71100C">
        <w:rPr>
          <w:sz w:val="28"/>
          <w:szCs w:val="28"/>
        </w:rPr>
        <w:t xml:space="preserve">Настоящее постановление разместить на официальном сайте Администрации Вилегодского муниципального округа Архангельской области </w:t>
      </w:r>
      <w:r>
        <w:rPr>
          <w:sz w:val="28"/>
          <w:szCs w:val="28"/>
        </w:rPr>
        <w:br/>
      </w:r>
      <w:r w:rsidRPr="0071100C">
        <w:rPr>
          <w:sz w:val="28"/>
          <w:szCs w:val="28"/>
        </w:rPr>
        <w:t xml:space="preserve">в информационно-телекоммуникационной сети «Интернет» и опубликовать </w:t>
      </w:r>
      <w:r>
        <w:rPr>
          <w:sz w:val="28"/>
          <w:szCs w:val="28"/>
        </w:rPr>
        <w:br/>
      </w:r>
      <w:r w:rsidRPr="0071100C">
        <w:rPr>
          <w:sz w:val="28"/>
          <w:szCs w:val="28"/>
        </w:rPr>
        <w:t>в муниципальной газете Вилегодского муниципального района «Вестник Виледи»</w:t>
      </w:r>
    </w:p>
    <w:p w:rsidR="00590067" w:rsidRPr="0071100C" w:rsidRDefault="00590067" w:rsidP="00590067">
      <w:pPr>
        <w:ind w:firstLine="709"/>
        <w:jc w:val="both"/>
        <w:rPr>
          <w:color w:val="000000" w:themeColor="text1"/>
          <w:sz w:val="28"/>
          <w:szCs w:val="28"/>
        </w:rPr>
      </w:pPr>
    </w:p>
    <w:p w:rsidR="00590067" w:rsidRPr="0071100C" w:rsidRDefault="00590067" w:rsidP="00590067">
      <w:pPr>
        <w:jc w:val="both"/>
        <w:rPr>
          <w:sz w:val="28"/>
          <w:szCs w:val="28"/>
        </w:rPr>
      </w:pPr>
    </w:p>
    <w:p w:rsidR="00590067" w:rsidRPr="0071100C" w:rsidRDefault="00590067" w:rsidP="00590067">
      <w:pPr>
        <w:jc w:val="both"/>
        <w:rPr>
          <w:sz w:val="28"/>
          <w:szCs w:val="28"/>
        </w:rPr>
      </w:pPr>
      <w:r w:rsidRPr="0071100C">
        <w:rPr>
          <w:sz w:val="28"/>
          <w:szCs w:val="28"/>
        </w:rPr>
        <w:t xml:space="preserve">Временно исполняющий обязанности </w:t>
      </w:r>
    </w:p>
    <w:p w:rsidR="00590067" w:rsidRPr="0071100C" w:rsidRDefault="00590067" w:rsidP="00590067">
      <w:pPr>
        <w:jc w:val="both"/>
        <w:rPr>
          <w:sz w:val="28"/>
          <w:szCs w:val="28"/>
        </w:rPr>
      </w:pPr>
      <w:r w:rsidRPr="0071100C">
        <w:rPr>
          <w:sz w:val="28"/>
          <w:szCs w:val="28"/>
        </w:rPr>
        <w:t xml:space="preserve">главы Вилегодского муниципального округа                   </w:t>
      </w:r>
      <w:r>
        <w:rPr>
          <w:sz w:val="28"/>
          <w:szCs w:val="28"/>
        </w:rPr>
        <w:t xml:space="preserve"> </w:t>
      </w:r>
      <w:r w:rsidRPr="0071100C">
        <w:rPr>
          <w:sz w:val="28"/>
          <w:szCs w:val="28"/>
        </w:rPr>
        <w:t xml:space="preserve">            А.Ю. Аксенов</w:t>
      </w:r>
    </w:p>
    <w:p w:rsidR="00590067" w:rsidRPr="002020F2" w:rsidRDefault="00590067" w:rsidP="00590067">
      <w:pPr>
        <w:spacing w:after="160" w:line="259" w:lineRule="auto"/>
        <w:rPr>
          <w:sz w:val="27"/>
          <w:szCs w:val="27"/>
        </w:rPr>
      </w:pPr>
    </w:p>
    <w:p w:rsidR="00590067" w:rsidRDefault="00590067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</w:p>
    <w:p w:rsidR="00590067" w:rsidRDefault="00590067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</w:p>
    <w:p w:rsidR="00590067" w:rsidRDefault="00590067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</w:p>
    <w:p w:rsidR="00590067" w:rsidRDefault="00590067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</w:p>
    <w:p w:rsidR="00590067" w:rsidRDefault="00590067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</w:p>
    <w:p w:rsidR="00590067" w:rsidRDefault="00590067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</w:p>
    <w:p w:rsidR="00590067" w:rsidRDefault="00590067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</w:p>
    <w:p w:rsidR="004B54DA" w:rsidRPr="001E123A" w:rsidRDefault="004B54DA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  <w:r w:rsidRPr="001E123A">
        <w:lastRenderedPageBreak/>
        <w:t>УТВЕЖДЕНА</w:t>
      </w:r>
    </w:p>
    <w:p w:rsidR="004B54DA" w:rsidRPr="001E123A" w:rsidRDefault="004B54DA" w:rsidP="004B54DA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jc w:val="center"/>
      </w:pPr>
      <w:r w:rsidRPr="001E123A">
        <w:t>постановлением Администрации</w:t>
      </w:r>
    </w:p>
    <w:p w:rsidR="004B54DA" w:rsidRPr="001E123A" w:rsidRDefault="004B54DA" w:rsidP="004B54DA">
      <w:pPr>
        <w:widowControl w:val="0"/>
        <w:autoSpaceDE w:val="0"/>
        <w:autoSpaceDN w:val="0"/>
        <w:adjustRightInd w:val="0"/>
        <w:ind w:left="5103"/>
        <w:jc w:val="center"/>
      </w:pPr>
      <w:r w:rsidRPr="001E123A">
        <w:t>Вилегодского муниципального округа</w:t>
      </w:r>
    </w:p>
    <w:p w:rsidR="004B54DA" w:rsidRPr="002D6466" w:rsidRDefault="004B54DA" w:rsidP="004B54DA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1E123A">
        <w:t xml:space="preserve">от 20.01.2021 № 12-мп                                                              </w:t>
      </w:r>
      <w:r w:rsidR="000631CF">
        <w:t xml:space="preserve">  </w:t>
      </w:r>
      <w:r w:rsidR="000631CF" w:rsidRPr="002D6466">
        <w:rPr>
          <w:i/>
          <w:sz w:val="20"/>
          <w:szCs w:val="20"/>
        </w:rPr>
        <w:t>(</w:t>
      </w:r>
      <w:r w:rsidR="000631CF" w:rsidRPr="008558C4">
        <w:rPr>
          <w:i/>
          <w:sz w:val="20"/>
          <w:szCs w:val="20"/>
        </w:rPr>
        <w:t>в редакции постановления</w:t>
      </w:r>
      <w:r w:rsidR="00253CED" w:rsidRPr="008558C4">
        <w:rPr>
          <w:sz w:val="20"/>
          <w:szCs w:val="20"/>
        </w:rPr>
        <w:t xml:space="preserve"> </w:t>
      </w:r>
      <w:r w:rsidR="008558C4" w:rsidRPr="008558C4">
        <w:rPr>
          <w:sz w:val="20"/>
          <w:szCs w:val="20"/>
        </w:rPr>
        <w:t>от 15.10.2021 № 43-мп, от 22.10.2021 № 44-мп,</w:t>
      </w:r>
      <w:r w:rsidR="00760B5C">
        <w:rPr>
          <w:sz w:val="20"/>
          <w:szCs w:val="20"/>
        </w:rPr>
        <w:t xml:space="preserve"> </w:t>
      </w:r>
      <w:r w:rsidR="008558C4" w:rsidRPr="008558C4">
        <w:rPr>
          <w:sz w:val="20"/>
          <w:szCs w:val="20"/>
        </w:rPr>
        <w:t xml:space="preserve">от 22.02.2022 № 19-мп, </w:t>
      </w:r>
      <w:r w:rsidR="00760B5C">
        <w:rPr>
          <w:sz w:val="20"/>
          <w:szCs w:val="20"/>
        </w:rPr>
        <w:br/>
      </w:r>
      <w:r w:rsidR="008558C4" w:rsidRPr="008558C4">
        <w:rPr>
          <w:sz w:val="20"/>
          <w:szCs w:val="20"/>
        </w:rPr>
        <w:t xml:space="preserve">от 01.08.2022 № 41-мп, от 29.12.2022 № 64-мп, </w:t>
      </w:r>
      <w:r w:rsidR="008558C4" w:rsidRPr="008558C4">
        <w:rPr>
          <w:sz w:val="20"/>
          <w:szCs w:val="20"/>
        </w:rPr>
        <w:br/>
        <w:t>от 05.06.2023 № 27-мп, 01.11.2023 № 40-мп</w:t>
      </w:r>
      <w:r w:rsidR="008558C4">
        <w:rPr>
          <w:sz w:val="20"/>
          <w:szCs w:val="20"/>
        </w:rPr>
        <w:t xml:space="preserve">, </w:t>
      </w:r>
      <w:r w:rsidR="00760B5C">
        <w:rPr>
          <w:sz w:val="20"/>
          <w:szCs w:val="20"/>
        </w:rPr>
        <w:br/>
      </w:r>
      <w:r w:rsidR="008558C4">
        <w:rPr>
          <w:sz w:val="20"/>
          <w:szCs w:val="20"/>
        </w:rPr>
        <w:t>от 22.12.2023 № 54-мп</w:t>
      </w:r>
      <w:r w:rsidR="00590067">
        <w:rPr>
          <w:sz w:val="20"/>
          <w:szCs w:val="20"/>
        </w:rPr>
        <w:t>, от 02.04.2024 № 12-мп</w:t>
      </w:r>
      <w:r w:rsidRPr="008558C4">
        <w:rPr>
          <w:i/>
          <w:sz w:val="20"/>
          <w:szCs w:val="20"/>
        </w:rPr>
        <w:t>)</w:t>
      </w:r>
    </w:p>
    <w:p w:rsidR="001E123A" w:rsidRPr="00253CED" w:rsidRDefault="001E123A" w:rsidP="004B54D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0" w:name="Par58"/>
      <w:bookmarkEnd w:id="0"/>
    </w:p>
    <w:p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224EC">
        <w:rPr>
          <w:sz w:val="28"/>
          <w:szCs w:val="28"/>
        </w:rPr>
        <w:t>МУНИЦИПАЛЬНАЯ ПРОГРАММА</w:t>
      </w:r>
    </w:p>
    <w:p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224EC">
        <w:rPr>
          <w:sz w:val="28"/>
          <w:szCs w:val="28"/>
        </w:rPr>
        <w:t xml:space="preserve"> ВИЛЕГОДСКОГО МУНИЦИПАЛЬНОГО ОКРУГА</w:t>
      </w:r>
    </w:p>
    <w:p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224EC">
        <w:rPr>
          <w:sz w:val="28"/>
          <w:szCs w:val="28"/>
        </w:rPr>
        <w:t xml:space="preserve"> АРХАНГЕЛЬСКОЙ ОБЛАСТИ </w:t>
      </w:r>
    </w:p>
    <w:p w:rsidR="004B54DA" w:rsidRPr="001224EC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224EC">
        <w:rPr>
          <w:sz w:val="28"/>
          <w:szCs w:val="28"/>
        </w:rPr>
        <w:t>«ОХРАНА ОКРУЖАЮЩЕЙ СРЕДЫ И ОБЕСПЕЧЕНИЕ ЭКОЛОГИЧЕСКОЙ БЕЗОПАСНОСТИ В ВИЛЕГОДСКОМ МУНИЦИПАЛЬНОМ ОКРУГЕ»</w:t>
      </w:r>
    </w:p>
    <w:p w:rsidR="004B54DA" w:rsidRPr="00BC3F65" w:rsidRDefault="004B54DA" w:rsidP="004B54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54DA" w:rsidRPr="00BC3F65" w:rsidRDefault="004B54DA" w:rsidP="004B54D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64"/>
      <w:bookmarkEnd w:id="1"/>
      <w:r>
        <w:rPr>
          <w:sz w:val="28"/>
          <w:szCs w:val="28"/>
        </w:rPr>
        <w:t>Паспорт</w:t>
      </w:r>
    </w:p>
    <w:p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B01BA">
        <w:rPr>
          <w:sz w:val="28"/>
          <w:szCs w:val="28"/>
        </w:rPr>
        <w:t>Вилегодского</w:t>
      </w:r>
      <w:r>
        <w:rPr>
          <w:sz w:val="28"/>
          <w:szCs w:val="28"/>
        </w:rPr>
        <w:t xml:space="preserve"> муниципального округа Архангельской области </w:t>
      </w:r>
    </w:p>
    <w:p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2445">
        <w:rPr>
          <w:sz w:val="28"/>
          <w:szCs w:val="28"/>
        </w:rPr>
        <w:t>«Охрана окружающей среды и обеспечение экологической безопасности в Вилегодском муниципальном округе»</w:t>
      </w:r>
    </w:p>
    <w:p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0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19"/>
        <w:gridCol w:w="7371"/>
      </w:tblGrid>
      <w:tr w:rsidR="004B54DA" w:rsidRPr="00253CED" w:rsidTr="001E123A">
        <w:trPr>
          <w:trHeight w:val="1786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Основание для разработки муниципальной программы</w:t>
            </w:r>
          </w:p>
        </w:tc>
        <w:tc>
          <w:tcPr>
            <w:tcW w:w="7371" w:type="dxa"/>
          </w:tcPr>
          <w:p w:rsidR="004B54DA" w:rsidRPr="00253CED" w:rsidRDefault="004B54DA" w:rsidP="004B54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Федеральный закон от 24.06.1998 № 89-ФЗ «Об отходах производства и потребления», </w:t>
            </w:r>
            <w:r w:rsidRPr="00253CED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Архангельской области от 01.02.2022  № 28-р </w:t>
            </w:r>
            <w:r w:rsidR="00253CED" w:rsidRPr="00253CED">
              <w:rPr>
                <w:sz w:val="22"/>
                <w:szCs w:val="22"/>
              </w:rPr>
              <w:t>(с изменениями и дополнениями от 20.06.2022 № 297-р)</w:t>
            </w:r>
          </w:p>
        </w:tc>
      </w:tr>
      <w:tr w:rsidR="004B54DA" w:rsidRPr="00253CED" w:rsidTr="001E123A">
        <w:trPr>
          <w:trHeight w:val="1220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(разработчик) муниципальной программы</w:t>
            </w:r>
          </w:p>
        </w:tc>
        <w:tc>
          <w:tcPr>
            <w:tcW w:w="7371" w:type="dxa"/>
          </w:tcPr>
          <w:p w:rsidR="004B54DA" w:rsidRPr="00253CED" w:rsidRDefault="004B54DA" w:rsidP="004B54DA">
            <w:pPr>
              <w:snapToGrid w:val="0"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Управление инфраструктурного развития администрации Вилегодского муниципального округа</w:t>
            </w:r>
          </w:p>
        </w:tc>
      </w:tr>
      <w:tr w:rsidR="004B54DA" w:rsidRPr="00253CED" w:rsidTr="001E123A">
        <w:trPr>
          <w:trHeight w:val="600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Цель муниципальной</w:t>
            </w:r>
          </w:p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7371" w:type="dxa"/>
          </w:tcPr>
          <w:p w:rsidR="004B54DA" w:rsidRPr="00253CED" w:rsidRDefault="004B54DA" w:rsidP="004B54DA">
            <w:pPr>
              <w:widowControl w:val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253CED">
              <w:rPr>
                <w:sz w:val="22"/>
                <w:szCs w:val="22"/>
                <w:lang w:eastAsia="en-US"/>
              </w:rPr>
              <w:t>Снижение негативного воздействия на окружающую среду отходов потребления, улучшение экологической ситуации на территории Вилегодского муниципального округа;</w:t>
            </w:r>
          </w:p>
          <w:p w:rsidR="004B54DA" w:rsidRPr="00253CED" w:rsidRDefault="004B54DA" w:rsidP="004B54DA">
            <w:pPr>
              <w:widowControl w:val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253CED">
              <w:rPr>
                <w:sz w:val="22"/>
                <w:szCs w:val="22"/>
                <w:lang w:eastAsia="en-US"/>
              </w:rPr>
              <w:t>локализация и ликвидация очагов распространения борщевика, а также исключение случаев травматизма среди населения Вилегодского муниципального округа;</w:t>
            </w:r>
          </w:p>
          <w:p w:rsidR="004B54DA" w:rsidRPr="00253CED" w:rsidRDefault="004B54DA" w:rsidP="004B54DA">
            <w:pPr>
              <w:widowControl w:val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253CED">
              <w:rPr>
                <w:sz w:val="22"/>
                <w:szCs w:val="22"/>
                <w:lang w:eastAsia="en-US"/>
              </w:rPr>
              <w:t>сохранение уникальных природных комплексов, охрана и защита древесно-кустарниковой растительности, совершенствование системы </w:t>
            </w:r>
            <w:hyperlink r:id="rId7" w:tooltip="Экологическое образование" w:history="1">
              <w:r w:rsidRPr="00253CED">
                <w:rPr>
                  <w:sz w:val="22"/>
                  <w:szCs w:val="22"/>
                  <w:lang w:eastAsia="en-US"/>
                </w:rPr>
                <w:t>экологического образования</w:t>
              </w:r>
            </w:hyperlink>
            <w:r w:rsidRPr="00253CED">
              <w:rPr>
                <w:sz w:val="22"/>
                <w:szCs w:val="22"/>
                <w:lang w:eastAsia="en-US"/>
              </w:rPr>
              <w:t> и формирования экологической культуры населения.</w:t>
            </w:r>
          </w:p>
        </w:tc>
      </w:tr>
      <w:tr w:rsidR="004B54DA" w:rsidRPr="00253CED" w:rsidTr="001E123A">
        <w:trPr>
          <w:trHeight w:val="600"/>
          <w:tblCellSpacing w:w="5" w:type="nil"/>
        </w:trPr>
        <w:tc>
          <w:tcPr>
            <w:tcW w:w="2119" w:type="dxa"/>
            <w:shd w:val="clear" w:color="auto" w:fill="auto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Задачи муниципальной</w:t>
            </w:r>
          </w:p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7371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Задача №1 – Деятельность по содержанию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не входящих в состав общего имущества собственников помещений в многоквартирных домах;</w:t>
            </w:r>
          </w:p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Задача №2 – Ликвидация выявленных мест несанкционированного размещения твердых коммунальных отходов;</w:t>
            </w:r>
          </w:p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Задача №3 – Очистка территорий, засоренных борщевиком Сосновского;</w:t>
            </w:r>
          </w:p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Задача №4 – Содержание особо охраняемых природных территорий Вилегодского муниципального округа.</w:t>
            </w:r>
          </w:p>
        </w:tc>
      </w:tr>
      <w:tr w:rsidR="004B54DA" w:rsidRPr="00253CED" w:rsidTr="001E123A">
        <w:trPr>
          <w:trHeight w:val="271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Целевые показатели и индикаторы муниципальной программы</w:t>
            </w:r>
          </w:p>
        </w:tc>
        <w:tc>
          <w:tcPr>
            <w:tcW w:w="7371" w:type="dxa"/>
          </w:tcPr>
          <w:p w:rsidR="004B54DA" w:rsidRPr="00253CED" w:rsidRDefault="00487662" w:rsidP="004B54DA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w:anchor="Par433" w:history="1">
              <w:r w:rsidR="004B54DA" w:rsidRPr="00253CED">
                <w:rPr>
                  <w:rFonts w:eastAsiaTheme="minorHAnsi"/>
                  <w:sz w:val="22"/>
                  <w:szCs w:val="22"/>
                  <w:lang w:eastAsia="en-US"/>
                </w:rPr>
                <w:t>Перечень</w:t>
              </w:r>
            </w:hyperlink>
            <w:r w:rsidR="004B54DA" w:rsidRPr="00253CED">
              <w:rPr>
                <w:rFonts w:eastAsiaTheme="minorHAnsi"/>
                <w:sz w:val="22"/>
                <w:szCs w:val="22"/>
                <w:lang w:eastAsia="en-US"/>
              </w:rPr>
              <w:t xml:space="preserve"> целевых показателей муниципальной программы приведен в приложении № 1 к муниципальной программе</w:t>
            </w:r>
          </w:p>
        </w:tc>
      </w:tr>
      <w:tr w:rsidR="004B54DA" w:rsidRPr="00253CED" w:rsidTr="001E123A">
        <w:trPr>
          <w:trHeight w:val="595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Сроки и этапы реализации</w:t>
            </w:r>
          </w:p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7371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2021 - 2026 годы, муниципальная программа реализуется в один этап</w:t>
            </w:r>
          </w:p>
        </w:tc>
      </w:tr>
      <w:tr w:rsidR="004B54DA" w:rsidRPr="00253CED" w:rsidTr="001E123A">
        <w:trPr>
          <w:trHeight w:val="527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7371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нет</w:t>
            </w:r>
          </w:p>
        </w:tc>
      </w:tr>
      <w:tr w:rsidR="004B54DA" w:rsidRPr="00253CED" w:rsidTr="001E123A">
        <w:trPr>
          <w:trHeight w:val="527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Перечень основных мероприятий муниципальной программы</w:t>
            </w:r>
          </w:p>
        </w:tc>
        <w:tc>
          <w:tcPr>
            <w:tcW w:w="7371" w:type="dxa"/>
          </w:tcPr>
          <w:p w:rsidR="004B54DA" w:rsidRPr="00253CED" w:rsidRDefault="00487662" w:rsidP="004B54DA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w:anchor="Par433" w:history="1">
              <w:r w:rsidR="004B54DA" w:rsidRPr="00253CED">
                <w:rPr>
                  <w:rFonts w:eastAsiaTheme="minorHAnsi"/>
                  <w:sz w:val="22"/>
                  <w:szCs w:val="22"/>
                  <w:lang w:eastAsia="en-US"/>
                </w:rPr>
                <w:t>Перечень</w:t>
              </w:r>
            </w:hyperlink>
            <w:r w:rsidR="004B54DA" w:rsidRPr="00253CED">
              <w:rPr>
                <w:rFonts w:eastAsiaTheme="minorHAnsi"/>
                <w:sz w:val="22"/>
                <w:szCs w:val="22"/>
                <w:lang w:eastAsia="en-US"/>
              </w:rPr>
              <w:t xml:space="preserve"> мероприятий муниципальной программы приведен в приложении </w:t>
            </w:r>
            <w:r w:rsidR="004B54DA" w:rsidRPr="00253CED">
              <w:rPr>
                <w:rFonts w:eastAsiaTheme="minorHAnsi"/>
                <w:sz w:val="22"/>
                <w:szCs w:val="22"/>
                <w:lang w:eastAsia="en-US"/>
              </w:rPr>
              <w:br/>
              <w:t>№ 2 к муниципальной программе</w:t>
            </w:r>
          </w:p>
        </w:tc>
      </w:tr>
      <w:tr w:rsidR="004B54DA" w:rsidRPr="00253CED" w:rsidTr="001E123A">
        <w:trPr>
          <w:trHeight w:val="527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:rsidR="004B54DA" w:rsidRPr="00253CED" w:rsidRDefault="004B54DA" w:rsidP="004B54DA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253CED">
              <w:rPr>
                <w:bCs/>
                <w:sz w:val="22"/>
                <w:szCs w:val="22"/>
              </w:rPr>
              <w:t xml:space="preserve">Территориальные органы администрации Вилегодского муниципального округа, юридические и физические лица, определяемые в соответствии </w:t>
            </w:r>
            <w:r w:rsidRPr="00253CED">
              <w:rPr>
                <w:bCs/>
                <w:sz w:val="22"/>
                <w:szCs w:val="22"/>
              </w:rPr>
              <w:br/>
              <w:t>с законодательством Российской Федерации о размещении заказов на поставки товаров, выполнение работ, оказание услуг для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4B54DA" w:rsidRPr="00253CED" w:rsidTr="001E123A">
        <w:trPr>
          <w:trHeight w:val="1236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7371" w:type="dxa"/>
          </w:tcPr>
          <w:p w:rsidR="002D6466" w:rsidRPr="002D6466" w:rsidRDefault="002D6466" w:rsidP="002D64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6466">
              <w:rPr>
                <w:sz w:val="22"/>
                <w:szCs w:val="22"/>
              </w:rPr>
              <w:t xml:space="preserve">Общий объем финансирования – </w:t>
            </w:r>
            <w:r w:rsidR="00590067">
              <w:rPr>
                <w:rFonts w:eastAsia="Calibri"/>
                <w:sz w:val="22"/>
                <w:szCs w:val="22"/>
              </w:rPr>
              <w:t>10 799</w:t>
            </w:r>
            <w:r w:rsidRPr="002D6466">
              <w:rPr>
                <w:rFonts w:eastAsia="Calibri"/>
                <w:sz w:val="22"/>
                <w:szCs w:val="22"/>
              </w:rPr>
              <w:t xml:space="preserve">,1 тыс. </w:t>
            </w:r>
            <w:r w:rsidRPr="002D6466">
              <w:rPr>
                <w:sz w:val="22"/>
                <w:szCs w:val="22"/>
              </w:rPr>
              <w:t xml:space="preserve">рублей, </w:t>
            </w:r>
            <w:r w:rsidRPr="002D6466">
              <w:rPr>
                <w:sz w:val="22"/>
                <w:szCs w:val="22"/>
              </w:rPr>
              <w:br/>
              <w:t>в том числе:</w:t>
            </w:r>
          </w:p>
          <w:p w:rsidR="002D6466" w:rsidRPr="002D6466" w:rsidRDefault="002D6466" w:rsidP="002D6466">
            <w:pPr>
              <w:autoSpaceDE w:val="0"/>
              <w:autoSpaceDN w:val="0"/>
              <w:adjustRightInd w:val="0"/>
              <w:ind w:hanging="19"/>
              <w:rPr>
                <w:sz w:val="22"/>
                <w:szCs w:val="22"/>
              </w:rPr>
            </w:pPr>
            <w:r w:rsidRPr="002D6466">
              <w:rPr>
                <w:sz w:val="22"/>
                <w:szCs w:val="22"/>
              </w:rPr>
              <w:t xml:space="preserve">средства федерального бюджета – </w:t>
            </w:r>
            <w:r w:rsidRPr="002D6466">
              <w:rPr>
                <w:rFonts w:eastAsia="Calibri"/>
                <w:sz w:val="22"/>
                <w:szCs w:val="22"/>
              </w:rPr>
              <w:t xml:space="preserve">0,0 тыс. </w:t>
            </w:r>
            <w:r w:rsidRPr="002D6466">
              <w:rPr>
                <w:sz w:val="22"/>
                <w:szCs w:val="22"/>
              </w:rPr>
              <w:t>рублей;</w:t>
            </w:r>
          </w:p>
          <w:p w:rsidR="002D6466" w:rsidRPr="002D6466" w:rsidRDefault="002D6466" w:rsidP="002D6466">
            <w:pPr>
              <w:autoSpaceDE w:val="0"/>
              <w:autoSpaceDN w:val="0"/>
              <w:adjustRightInd w:val="0"/>
              <w:ind w:hanging="19"/>
              <w:rPr>
                <w:sz w:val="22"/>
                <w:szCs w:val="22"/>
              </w:rPr>
            </w:pPr>
            <w:r w:rsidRPr="002D6466">
              <w:rPr>
                <w:sz w:val="22"/>
                <w:szCs w:val="22"/>
              </w:rPr>
              <w:t xml:space="preserve">средства областного бюджета – </w:t>
            </w:r>
            <w:r w:rsidR="00590067">
              <w:rPr>
                <w:rFonts w:eastAsia="Calibri"/>
                <w:sz w:val="22"/>
                <w:szCs w:val="22"/>
              </w:rPr>
              <w:t>0,0</w:t>
            </w:r>
            <w:r w:rsidRPr="002D6466">
              <w:rPr>
                <w:rFonts w:eastAsia="Calibri"/>
                <w:sz w:val="22"/>
                <w:szCs w:val="22"/>
              </w:rPr>
              <w:t xml:space="preserve"> тыс. </w:t>
            </w:r>
            <w:r w:rsidRPr="002D6466">
              <w:rPr>
                <w:sz w:val="22"/>
                <w:szCs w:val="22"/>
              </w:rPr>
              <w:t>рублей;</w:t>
            </w:r>
          </w:p>
          <w:p w:rsidR="002D6466" w:rsidRPr="002D6466" w:rsidRDefault="002D6466" w:rsidP="002D6466">
            <w:pPr>
              <w:autoSpaceDE w:val="0"/>
              <w:autoSpaceDN w:val="0"/>
              <w:adjustRightInd w:val="0"/>
              <w:ind w:hanging="19"/>
              <w:rPr>
                <w:sz w:val="22"/>
                <w:szCs w:val="22"/>
              </w:rPr>
            </w:pPr>
            <w:r w:rsidRPr="002D6466">
              <w:rPr>
                <w:sz w:val="22"/>
                <w:szCs w:val="22"/>
              </w:rPr>
              <w:t xml:space="preserve">средства местного бюджета – </w:t>
            </w:r>
            <w:r w:rsidR="00590067">
              <w:rPr>
                <w:rFonts w:eastAsia="Calibri"/>
                <w:sz w:val="22"/>
                <w:szCs w:val="22"/>
              </w:rPr>
              <w:t>10 799,1</w:t>
            </w:r>
            <w:bookmarkStart w:id="2" w:name="_GoBack"/>
            <w:bookmarkEnd w:id="2"/>
            <w:r w:rsidRPr="002D6466">
              <w:rPr>
                <w:rFonts w:eastAsia="Calibri"/>
                <w:sz w:val="22"/>
                <w:szCs w:val="22"/>
              </w:rPr>
              <w:t xml:space="preserve"> тыс. </w:t>
            </w:r>
            <w:r w:rsidRPr="002D6466">
              <w:rPr>
                <w:sz w:val="22"/>
                <w:szCs w:val="22"/>
              </w:rPr>
              <w:t>рублей;</w:t>
            </w:r>
          </w:p>
          <w:p w:rsidR="004B54DA" w:rsidRPr="00253CED" w:rsidRDefault="002D6466" w:rsidP="002D6466">
            <w:pPr>
              <w:autoSpaceDE w:val="0"/>
              <w:autoSpaceDN w:val="0"/>
              <w:adjustRightInd w:val="0"/>
              <w:ind w:hanging="19"/>
              <w:rPr>
                <w:sz w:val="22"/>
                <w:szCs w:val="22"/>
              </w:rPr>
            </w:pPr>
            <w:r w:rsidRPr="002D6466">
              <w:rPr>
                <w:rFonts w:eastAsiaTheme="minorHAnsi"/>
                <w:sz w:val="22"/>
                <w:szCs w:val="22"/>
                <w:lang w:eastAsia="en-US"/>
              </w:rPr>
              <w:t xml:space="preserve">внебюджетные источники– </w:t>
            </w:r>
            <w:r w:rsidRPr="002D6466">
              <w:rPr>
                <w:rFonts w:eastAsia="Calibri"/>
                <w:sz w:val="22"/>
                <w:szCs w:val="22"/>
                <w:lang w:eastAsia="en-US"/>
              </w:rPr>
              <w:t xml:space="preserve">0,0 тыс. </w:t>
            </w:r>
            <w:r w:rsidRPr="002D6466">
              <w:rPr>
                <w:rFonts w:eastAsiaTheme="minorHAnsi"/>
                <w:sz w:val="22"/>
                <w:szCs w:val="22"/>
                <w:lang w:eastAsia="en-US"/>
              </w:rPr>
              <w:t>рублей.</w:t>
            </w:r>
          </w:p>
        </w:tc>
      </w:tr>
      <w:tr w:rsidR="004B54DA" w:rsidRPr="00253CED" w:rsidTr="001E123A">
        <w:trPr>
          <w:trHeight w:val="607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Ожидаемые конечные результаты реализации мероприятий</w:t>
            </w:r>
          </w:p>
        </w:tc>
        <w:tc>
          <w:tcPr>
            <w:tcW w:w="7371" w:type="dxa"/>
          </w:tcPr>
          <w:p w:rsidR="004B54DA" w:rsidRPr="00253CED" w:rsidRDefault="004B54DA" w:rsidP="004B54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CED">
              <w:rPr>
                <w:sz w:val="22"/>
                <w:szCs w:val="22"/>
              </w:rPr>
              <w:t>Содержание 193 контейнерных площадок, специальных площадок для складирования крупногабаритных отходов и территории, прилегающей к месту погрузки ТКО, не входящих в состав общего имущества собственников помещений в МКД;</w:t>
            </w:r>
          </w:p>
          <w:p w:rsidR="004B54DA" w:rsidRPr="00253CED" w:rsidRDefault="004B54DA" w:rsidP="004B54DA">
            <w:pPr>
              <w:tabs>
                <w:tab w:val="left" w:pos="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53CED">
              <w:rPr>
                <w:color w:val="000000"/>
                <w:sz w:val="22"/>
                <w:szCs w:val="22"/>
              </w:rPr>
              <w:t>ликвидация 100 % выявленных мест несанкционированного размещения твердых коммунальных отходов на территории Вилегодского муниципального округа;</w:t>
            </w:r>
          </w:p>
          <w:p w:rsidR="004B54DA" w:rsidRPr="00253CED" w:rsidRDefault="004B54DA" w:rsidP="004B54DA">
            <w:pPr>
              <w:tabs>
                <w:tab w:val="left" w:pos="35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CE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снижение площади засоренности борщевиком Сосновского.</w:t>
            </w:r>
          </w:p>
        </w:tc>
      </w:tr>
      <w:tr w:rsidR="004B54DA" w:rsidRPr="00253CED" w:rsidTr="001E123A">
        <w:trPr>
          <w:trHeight w:val="1000"/>
          <w:tblCellSpacing w:w="5" w:type="nil"/>
        </w:trPr>
        <w:tc>
          <w:tcPr>
            <w:tcW w:w="2119" w:type="dxa"/>
          </w:tcPr>
          <w:p w:rsidR="004B54DA" w:rsidRPr="00253CED" w:rsidRDefault="004B54DA" w:rsidP="004B54D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253CED">
              <w:rPr>
                <w:rFonts w:eastAsiaTheme="minorHAnsi"/>
                <w:sz w:val="22"/>
                <w:szCs w:val="22"/>
                <w:lang w:eastAsia="en-US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7371" w:type="dxa"/>
          </w:tcPr>
          <w:p w:rsidR="004B54DA" w:rsidRPr="00253CED" w:rsidRDefault="004B54DA" w:rsidP="00253CED">
            <w:pPr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253CED">
              <w:rPr>
                <w:sz w:val="22"/>
                <w:szCs w:val="22"/>
              </w:rPr>
              <w:t xml:space="preserve"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</w:t>
            </w:r>
            <w:r w:rsidR="00253CED" w:rsidRPr="00253CED">
              <w:rPr>
                <w:sz w:val="22"/>
                <w:szCs w:val="22"/>
                <w:lang w:eastAsia="en-US"/>
              </w:rPr>
              <w:t xml:space="preserve">22.02.2022 </w:t>
            </w:r>
            <w:r w:rsidRPr="00253CED">
              <w:rPr>
                <w:sz w:val="22"/>
                <w:szCs w:val="22"/>
                <w:lang w:eastAsia="en-US"/>
              </w:rPr>
              <w:t xml:space="preserve">№ 28-р </w:t>
            </w:r>
            <w:r w:rsidR="00253CED" w:rsidRPr="00253CED">
              <w:rPr>
                <w:sz w:val="22"/>
                <w:szCs w:val="22"/>
              </w:rPr>
              <w:t>(с изменениями и дополнениями от 20.06.2022 № 297-р)</w:t>
            </w:r>
          </w:p>
        </w:tc>
      </w:tr>
    </w:tbl>
    <w:p w:rsidR="004B54DA" w:rsidRDefault="004B54DA" w:rsidP="004B5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4DA" w:rsidRPr="001E123A" w:rsidRDefault="004B54DA" w:rsidP="004B54DA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outlineLvl w:val="2"/>
        <w:rPr>
          <w:b/>
          <w:sz w:val="26"/>
          <w:szCs w:val="26"/>
        </w:rPr>
      </w:pPr>
      <w:r w:rsidRPr="001E123A">
        <w:rPr>
          <w:b/>
          <w:sz w:val="26"/>
          <w:szCs w:val="26"/>
        </w:rPr>
        <w:t>Приоритеты в сфере реализации муниципальной программы</w:t>
      </w:r>
    </w:p>
    <w:p w:rsidR="004B54DA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42FC1">
        <w:rPr>
          <w:bCs/>
          <w:sz w:val="26"/>
          <w:szCs w:val="26"/>
        </w:rPr>
        <w:t>Федеральный закон</w:t>
      </w:r>
      <w:r w:rsidRPr="00116D96">
        <w:rPr>
          <w:bCs/>
          <w:sz w:val="26"/>
          <w:szCs w:val="26"/>
        </w:rPr>
        <w:t xml:space="preserve"> </w:t>
      </w:r>
      <w:r w:rsidRPr="00642FC1">
        <w:rPr>
          <w:bCs/>
          <w:sz w:val="26"/>
          <w:szCs w:val="26"/>
        </w:rPr>
        <w:t xml:space="preserve">от 24.06.1998 № 89-ФЗ «Об отходах производства и потребления», </w:t>
      </w:r>
      <w:r>
        <w:rPr>
          <w:sz w:val="26"/>
          <w:szCs w:val="26"/>
        </w:rPr>
        <w:t xml:space="preserve">Федеральный закон от 06.10.2003 </w:t>
      </w:r>
      <w:r w:rsidRPr="00642FC1">
        <w:rPr>
          <w:sz w:val="26"/>
          <w:szCs w:val="26"/>
        </w:rPr>
        <w:t>№ 131-ФЗ «Об общих принципах организации местного самоупр</w:t>
      </w:r>
      <w:r>
        <w:rPr>
          <w:sz w:val="26"/>
          <w:szCs w:val="26"/>
        </w:rPr>
        <w:t>авления в Российской Федерации».</w:t>
      </w:r>
      <w:r w:rsidRPr="00642FC1">
        <w:rPr>
          <w:sz w:val="26"/>
          <w:szCs w:val="26"/>
        </w:rPr>
        <w:t xml:space="preserve"> </w:t>
      </w:r>
    </w:p>
    <w:p w:rsidR="004B54DA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Основными приоритетам муниципальной программы являются:</w:t>
      </w:r>
      <w:r w:rsidRPr="00642FC1">
        <w:rPr>
          <w:sz w:val="26"/>
          <w:szCs w:val="26"/>
        </w:rPr>
        <w:t xml:space="preserve"> </w:t>
      </w:r>
    </w:p>
    <w:p w:rsidR="004B54DA" w:rsidRPr="00652C15" w:rsidRDefault="004B54DA" w:rsidP="004B54D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52C15">
        <w:rPr>
          <w:sz w:val="26"/>
          <w:szCs w:val="26"/>
        </w:rPr>
        <w:t xml:space="preserve"> - содержание контейнерные площадок;</w:t>
      </w:r>
    </w:p>
    <w:p w:rsidR="004B54DA" w:rsidRDefault="004B54DA" w:rsidP="004B54D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52C1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-ликвидация </w:t>
      </w:r>
      <w:r w:rsidRPr="00642FC1">
        <w:rPr>
          <w:sz w:val="26"/>
          <w:szCs w:val="26"/>
        </w:rPr>
        <w:t>несанкционированных свалок</w:t>
      </w:r>
      <w:r>
        <w:rPr>
          <w:sz w:val="26"/>
          <w:szCs w:val="26"/>
        </w:rPr>
        <w:t xml:space="preserve"> на территории Вилегодского муниципального округа;</w:t>
      </w:r>
    </w:p>
    <w:p w:rsidR="004B54DA" w:rsidRDefault="004B54DA" w:rsidP="004B54D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химическая обработка </w:t>
      </w:r>
      <w:r w:rsidRPr="00642FC1">
        <w:rPr>
          <w:sz w:val="26"/>
          <w:szCs w:val="26"/>
        </w:rPr>
        <w:t>борщевик</w:t>
      </w:r>
      <w:r>
        <w:rPr>
          <w:sz w:val="26"/>
          <w:szCs w:val="26"/>
        </w:rPr>
        <w:t>а</w:t>
      </w:r>
      <w:r w:rsidRPr="00642FC1">
        <w:rPr>
          <w:sz w:val="26"/>
          <w:szCs w:val="26"/>
        </w:rPr>
        <w:t xml:space="preserve"> Сосновск</w:t>
      </w:r>
      <w:r>
        <w:rPr>
          <w:sz w:val="26"/>
          <w:szCs w:val="26"/>
        </w:rPr>
        <w:t>ого;</w:t>
      </w:r>
    </w:p>
    <w:p w:rsidR="004B54DA" w:rsidRDefault="004B54DA" w:rsidP="004B54D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A1DB3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642FC1">
        <w:rPr>
          <w:sz w:val="26"/>
          <w:szCs w:val="26"/>
        </w:rPr>
        <w:t>одержание особо охраняемых природных территорий</w:t>
      </w:r>
      <w:r>
        <w:rPr>
          <w:sz w:val="26"/>
          <w:szCs w:val="26"/>
        </w:rPr>
        <w:t>.</w:t>
      </w:r>
    </w:p>
    <w:p w:rsidR="004B54DA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4B54DA" w:rsidRPr="004D2962" w:rsidRDefault="004B54DA" w:rsidP="00256950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  <w:sz w:val="26"/>
          <w:szCs w:val="26"/>
        </w:rPr>
      </w:pPr>
      <w:r w:rsidRPr="004D2962">
        <w:rPr>
          <w:b/>
          <w:sz w:val="26"/>
          <w:szCs w:val="26"/>
        </w:rPr>
        <w:t>Характеристика сферы реализации муниципальной программы описание основных проблем</w:t>
      </w:r>
    </w:p>
    <w:p w:rsidR="004B54DA" w:rsidRDefault="004B54DA" w:rsidP="004B54DA">
      <w:pPr>
        <w:ind w:firstLine="709"/>
        <w:jc w:val="both"/>
        <w:rPr>
          <w:bCs/>
          <w:sz w:val="26"/>
          <w:szCs w:val="26"/>
        </w:rPr>
      </w:pPr>
      <w:bookmarkStart w:id="3" w:name="Par98"/>
      <w:bookmarkEnd w:id="3"/>
      <w:r>
        <w:rPr>
          <w:rFonts w:eastAsia="Calibri"/>
          <w:sz w:val="26"/>
          <w:szCs w:val="26"/>
        </w:rPr>
        <w:t>1.</w:t>
      </w:r>
      <w:r w:rsidRPr="00642FC1">
        <w:rPr>
          <w:rFonts w:eastAsia="Calibri"/>
          <w:sz w:val="26"/>
          <w:szCs w:val="26"/>
        </w:rPr>
        <w:t xml:space="preserve"> </w:t>
      </w:r>
      <w:r w:rsidRPr="00E55EBC">
        <w:rPr>
          <w:sz w:val="26"/>
          <w:szCs w:val="26"/>
        </w:rPr>
        <w:t xml:space="preserve">Одна из главных задач в данной сфере – создание действенной системы экологической безопасности. Экологическая безопасность </w:t>
      </w:r>
      <w:r>
        <w:rPr>
          <w:sz w:val="26"/>
          <w:szCs w:val="26"/>
        </w:rPr>
        <w:t>Вилегодского</w:t>
      </w:r>
      <w:r w:rsidRPr="00E55EBC">
        <w:rPr>
          <w:sz w:val="26"/>
          <w:szCs w:val="26"/>
        </w:rPr>
        <w:t xml:space="preserve"> Котласского района во многом зависит от решения проблемы обращения с отходами. Проблема отходов производства и потребления с каждым годом становится все более серьезной.</w:t>
      </w:r>
      <w:r w:rsidR="004D2962">
        <w:rPr>
          <w:sz w:val="26"/>
          <w:szCs w:val="26"/>
        </w:rPr>
        <w:t xml:space="preserve"> </w:t>
      </w:r>
      <w:r w:rsidRPr="00E55EBC">
        <w:rPr>
          <w:bCs/>
          <w:sz w:val="26"/>
          <w:szCs w:val="26"/>
        </w:rPr>
        <w:t>В соответствии с Федеральным законом от 24</w:t>
      </w:r>
      <w:r w:rsidRPr="008C29CC">
        <w:rPr>
          <w:bCs/>
          <w:sz w:val="26"/>
          <w:szCs w:val="26"/>
        </w:rPr>
        <w:t xml:space="preserve">.06.1998 № 89-ФЗ «Об отходах производства и потребления», сбор, транспортирование, обработка, утилизация, </w:t>
      </w:r>
      <w:r w:rsidRPr="008C29CC">
        <w:rPr>
          <w:bCs/>
          <w:sz w:val="26"/>
          <w:szCs w:val="26"/>
        </w:rPr>
        <w:lastRenderedPageBreak/>
        <w:t>обезвреживание, захоронение твердых коммунальных отходов на территории Вилегодского муниципального округа обеспечиваются региональным оператором ООО «</w:t>
      </w:r>
      <w:proofErr w:type="spellStart"/>
      <w:r w:rsidRPr="008C29CC">
        <w:rPr>
          <w:bCs/>
          <w:sz w:val="26"/>
          <w:szCs w:val="26"/>
        </w:rPr>
        <w:t>Экоинтегратор</w:t>
      </w:r>
      <w:proofErr w:type="spellEnd"/>
      <w:r w:rsidRPr="008C29CC">
        <w:rPr>
          <w:bCs/>
          <w:sz w:val="26"/>
          <w:szCs w:val="26"/>
        </w:rPr>
        <w:t xml:space="preserve">» по обращению с твердыми коммунальными отходами в Архангельской области. Администрация Вилегодского муниципального округа, в связи с изменениями в Федеральном законе «Об отходах производства и потребления», отвечает за создание и содержание площадок накопления твердых коммунальных отходов (ТКО), определение схемы их размещения и ведение реестра мест накопления ТКО, организацию экологического воспитания населения. На территории Вилегодского муниципального округа расположено 193 контейнерные площадки, которые необходимо содержать. </w:t>
      </w:r>
    </w:p>
    <w:p w:rsidR="004B54DA" w:rsidRPr="00D66814" w:rsidRDefault="004B54DA" w:rsidP="004B54D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en-US"/>
        </w:rPr>
      </w:pPr>
      <w:r w:rsidRPr="00D66814">
        <w:rPr>
          <w:color w:val="000000"/>
          <w:sz w:val="26"/>
          <w:szCs w:val="26"/>
        </w:rPr>
        <w:t xml:space="preserve">Ликвидации выявленных мест несанкционированного размещения твердых коммунальных отходов. </w:t>
      </w:r>
      <w:r w:rsidRPr="00D66814">
        <w:rPr>
          <w:sz w:val="26"/>
          <w:szCs w:val="26"/>
          <w:lang w:eastAsia="en-US"/>
        </w:rPr>
        <w:t>В настоящее время в Вилегодском муниципальном округе насчитывается более 1</w:t>
      </w:r>
      <w:r w:rsidR="00C63D5C">
        <w:rPr>
          <w:sz w:val="26"/>
          <w:szCs w:val="26"/>
          <w:lang w:eastAsia="en-US"/>
        </w:rPr>
        <w:t>1</w:t>
      </w:r>
      <w:r w:rsidRPr="00D66814">
        <w:rPr>
          <w:sz w:val="26"/>
          <w:szCs w:val="26"/>
          <w:lang w:eastAsia="en-US"/>
        </w:rPr>
        <w:t xml:space="preserve"> несанкционированных свалок твердо-бытовых отходов и строительного мусора, оказывающих вредное влияние на окружающую среду и экологическую безопасность населения.</w:t>
      </w:r>
    </w:p>
    <w:p w:rsidR="004B54DA" w:rsidRPr="00D66814" w:rsidRDefault="004B54DA" w:rsidP="004B54D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6814">
        <w:rPr>
          <w:sz w:val="26"/>
          <w:szCs w:val="26"/>
        </w:rPr>
        <w:t xml:space="preserve">В настоящее время на территории Вилегодского муниципального округа интенсивно распространяется борщевик Сосновский. На территории Вилегодского муниципального округа борщевиком Сосновским засорены более </w:t>
      </w:r>
      <w:smartTag w:uri="urn:schemas-microsoft-com:office:smarttags" w:element="metricconverter">
        <w:smartTagPr>
          <w:attr w:name="ProductID" w:val="100 га"/>
        </w:smartTagPr>
        <w:r w:rsidRPr="00D66814">
          <w:rPr>
            <w:sz w:val="26"/>
            <w:szCs w:val="26"/>
          </w:rPr>
          <w:t>100 га</w:t>
        </w:r>
      </w:smartTag>
      <w:r w:rsidRPr="00D66814">
        <w:rPr>
          <w:sz w:val="26"/>
          <w:szCs w:val="26"/>
        </w:rPr>
        <w:t xml:space="preserve"> земель. Прогноз дальнейшего распространения борщевика на территории Вилегодского муниципального округа показывает, что через пять-семь лет площадь засорения борщевиком Сосновским может увеличиться до </w:t>
      </w:r>
      <w:smartTag w:uri="urn:schemas-microsoft-com:office:smarttags" w:element="metricconverter">
        <w:smartTagPr>
          <w:attr w:name="ProductID" w:val="200 га"/>
        </w:smartTagPr>
        <w:r w:rsidRPr="00D66814">
          <w:rPr>
            <w:sz w:val="26"/>
            <w:szCs w:val="26"/>
          </w:rPr>
          <w:t>200 га</w:t>
        </w:r>
      </w:smartTag>
      <w:r w:rsidRPr="00D66814">
        <w:rPr>
          <w:sz w:val="26"/>
          <w:szCs w:val="26"/>
        </w:rPr>
        <w:t>. Поэтому в настоящее время ведется борьба с этим опасным растением</w:t>
      </w:r>
      <w:r>
        <w:rPr>
          <w:sz w:val="26"/>
          <w:szCs w:val="26"/>
        </w:rPr>
        <w:t xml:space="preserve"> в местах общего пользования в том числе </w:t>
      </w:r>
      <w:r w:rsidRPr="00D66814">
        <w:rPr>
          <w:sz w:val="26"/>
          <w:szCs w:val="26"/>
        </w:rPr>
        <w:t>рядом с детскими садами, школами и детскими площадками</w:t>
      </w:r>
      <w:r>
        <w:rPr>
          <w:sz w:val="26"/>
          <w:szCs w:val="26"/>
        </w:rPr>
        <w:t>,</w:t>
      </w:r>
      <w:r w:rsidRPr="00D66814">
        <w:rPr>
          <w:sz w:val="26"/>
          <w:szCs w:val="26"/>
        </w:rPr>
        <w:t xml:space="preserve"> многоквартирными домами</w:t>
      </w:r>
      <w:r>
        <w:rPr>
          <w:sz w:val="26"/>
          <w:szCs w:val="26"/>
        </w:rPr>
        <w:t>.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4.</w:t>
      </w:r>
      <w:r w:rsidRPr="00642FC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С</w:t>
      </w:r>
      <w:r w:rsidRPr="00642FC1">
        <w:rPr>
          <w:sz w:val="26"/>
          <w:szCs w:val="26"/>
          <w:lang w:eastAsia="en-US"/>
        </w:rPr>
        <w:t xml:space="preserve">одержание особо охраняемых природных территорий Вилегодского муниципального округа. </w:t>
      </w:r>
    </w:p>
    <w:p w:rsidR="004B54DA" w:rsidRPr="00642FC1" w:rsidDel="00532CB3" w:rsidRDefault="004B54DA" w:rsidP="004B54DA">
      <w:pPr>
        <w:ind w:firstLine="709"/>
        <w:jc w:val="both"/>
        <w:rPr>
          <w:del w:id="4" w:author="Аксенов Алексей Юрьевич" w:date="2018-11-15T13:50:00Z"/>
          <w:sz w:val="26"/>
          <w:szCs w:val="26"/>
          <w:lang w:eastAsia="en-US"/>
        </w:rPr>
      </w:pPr>
      <w:r w:rsidRPr="00642FC1">
        <w:rPr>
          <w:sz w:val="26"/>
          <w:szCs w:val="26"/>
          <w:lang w:eastAsia="en-US"/>
        </w:rPr>
        <w:t xml:space="preserve">Особо охраняемые территорий Вилегодского муниципального округа, в частности Кедровый парк в с. Ильинско-Подомское, имеют для жителей района несколько значений. Парк является полигоном по экологическому просвещению и учебно-исследовательской деятельности, как «школа охраны природы», так же огромное значение данного парка в патриотическом воспитании молодежи. 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  <w:lang w:eastAsia="en-US"/>
        </w:rPr>
      </w:pPr>
      <w:r w:rsidRPr="00642FC1">
        <w:rPr>
          <w:sz w:val="26"/>
          <w:szCs w:val="26"/>
          <w:lang w:eastAsia="en-US"/>
        </w:rPr>
        <w:t>Содержание Кедрового парка в себя включает скос травы, посадка и уход за саженцами, ремонт ограждения.</w:t>
      </w:r>
    </w:p>
    <w:p w:rsidR="004B54DA" w:rsidRPr="00642FC1" w:rsidRDefault="004B54DA" w:rsidP="004B54DA">
      <w:pPr>
        <w:pStyle w:val="a4"/>
        <w:widowControl w:val="0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Заказник образован в 1986 году на площади 26 600 га с целью сохранения, воспроизводства и восстановления численности диких животных, среды их обитания и поддержания общего экологического баланса.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  <w:lang w:eastAsia="en-US"/>
        </w:rPr>
      </w:pPr>
    </w:p>
    <w:p w:rsidR="004B54DA" w:rsidRPr="00D1488A" w:rsidRDefault="004B54DA" w:rsidP="004B54DA">
      <w:pPr>
        <w:widowControl w:val="0"/>
        <w:autoSpaceDE w:val="0"/>
        <w:autoSpaceDN w:val="0"/>
        <w:adjustRightInd w:val="0"/>
        <w:jc w:val="center"/>
        <w:outlineLvl w:val="4"/>
        <w:rPr>
          <w:rFonts w:eastAsia="Calibri"/>
          <w:b/>
          <w:sz w:val="26"/>
          <w:szCs w:val="26"/>
          <w:lang w:eastAsia="en-US"/>
        </w:rPr>
      </w:pPr>
      <w:r w:rsidRPr="00D1488A">
        <w:rPr>
          <w:rFonts w:eastAsia="Calibri"/>
          <w:b/>
          <w:sz w:val="26"/>
          <w:szCs w:val="26"/>
          <w:lang w:val="en-US" w:eastAsia="en-US"/>
        </w:rPr>
        <w:t>III</w:t>
      </w:r>
      <w:r w:rsidRPr="00D1488A">
        <w:rPr>
          <w:rFonts w:eastAsia="Calibri"/>
          <w:b/>
          <w:sz w:val="26"/>
          <w:szCs w:val="26"/>
          <w:lang w:eastAsia="en-US"/>
        </w:rPr>
        <w:t>. Механизм реализации мероприятий муниципальной программы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Механизм реализации задач определяет комплекс мер, осуществляемых исполнителем подпрограммы в целях повышения эффективности реализации мероприятий и достижения планируемых результатов.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 xml:space="preserve">Реализация мероприятий осуществляется на основе муниципальных контрактов, заключенных с исполнителями определенными в соответствии </w:t>
      </w:r>
      <w:r w:rsidRPr="00642FC1">
        <w:rPr>
          <w:bCs/>
          <w:sz w:val="26"/>
          <w:szCs w:val="26"/>
        </w:rPr>
        <w:t>с законодательством Российской Федерации о размещении заказов на поставки товаров, выполнение работ, оказание услуг для муниципальных нужд и прямых договоров</w:t>
      </w:r>
      <w:r w:rsidRPr="00642FC1">
        <w:rPr>
          <w:sz w:val="26"/>
          <w:szCs w:val="26"/>
        </w:rPr>
        <w:t>.</w:t>
      </w:r>
      <w:r w:rsidRPr="00C943B7">
        <w:rPr>
          <w:sz w:val="26"/>
          <w:szCs w:val="26"/>
        </w:rPr>
        <w:t xml:space="preserve"> 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</w:p>
    <w:p w:rsidR="004B54DA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Администрации Вилегодского муниципального округа: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обеспечивает согласованные действия по подготовке и реализации мероприятий подпрограммы, целевому и эффективному использованию бюджетных средств;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lastRenderedPageBreak/>
        <w:t>- осуществляет информационное и методическое обеспечение реализации муниципальной программы;</w:t>
      </w:r>
    </w:p>
    <w:p w:rsidR="004B54DA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при изменении объемов бюджетного финансирования уточняет объем финансирования муниципальной программы за счет средств бюджета Вилегодского муниципального округа</w:t>
      </w:r>
      <w:r>
        <w:rPr>
          <w:sz w:val="26"/>
          <w:szCs w:val="26"/>
        </w:rPr>
        <w:t xml:space="preserve"> Архангельской области</w:t>
      </w:r>
      <w:r w:rsidRPr="00642FC1">
        <w:rPr>
          <w:sz w:val="26"/>
          <w:szCs w:val="26"/>
        </w:rPr>
        <w:t xml:space="preserve"> и перечень мероприятий для ее реализации в установленном порядке;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представляет в установленном порядке бюджетные заявки на бюджетные ассигнования из бюджета Вилегодского муниципального округа Архангельской области для финансирования мероприятий по муниципальной программе.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организует подготовку и согласование проектов нормативных правовых актов, необходимых для выполнения муниципальной программы.</w:t>
      </w:r>
    </w:p>
    <w:p w:rsidR="004B54DA" w:rsidRPr="00642FC1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Управление финансово-экономической деятельности и имущественных отношений Вилегодского муниципального округа: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осуществляет финансирование мероприятий муниципальной программы на основании заявок, предоставленных Администрацией Вилегодского муниципального округа, и территориальными отделами Администрации Вилегодского муниципального округа;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осуществляет мониторинг реализации муниципальной программы, подготовку и представление отчетности о реализации муниципальной программы.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 xml:space="preserve">Территориальные </w:t>
      </w:r>
      <w:r w:rsidR="00E638BE">
        <w:rPr>
          <w:sz w:val="26"/>
          <w:szCs w:val="26"/>
        </w:rPr>
        <w:t>органы</w:t>
      </w:r>
      <w:r w:rsidRPr="00642FC1">
        <w:rPr>
          <w:sz w:val="26"/>
          <w:szCs w:val="26"/>
        </w:rPr>
        <w:t xml:space="preserve"> Администрации Вилегодского муниципального округа:</w:t>
      </w:r>
    </w:p>
    <w:p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заключают муниципальные контракты в рамках мероприятий муниципальной программы, организует выполнение работ подрядными организациями, контролирует графики производства работ, своевременно предъявляет претензии к исполнителям работ;</w:t>
      </w:r>
    </w:p>
    <w:p w:rsidR="004B54DA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обеспечивают целевое и эффективное использование средств, выделяемых на реализацию муниципальной программы.</w:t>
      </w:r>
    </w:p>
    <w:p w:rsidR="00E638BE" w:rsidRPr="00642FC1" w:rsidRDefault="00E638BE" w:rsidP="004B54DA">
      <w:pPr>
        <w:ind w:firstLine="709"/>
        <w:jc w:val="both"/>
        <w:rPr>
          <w:sz w:val="26"/>
          <w:szCs w:val="26"/>
        </w:rPr>
      </w:pPr>
    </w:p>
    <w:p w:rsidR="004B54DA" w:rsidRPr="00642FC1" w:rsidRDefault="004B54DA" w:rsidP="004B54D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bookmarkStart w:id="5" w:name="Par409"/>
      <w:bookmarkEnd w:id="5"/>
      <w:r>
        <w:rPr>
          <w:b/>
          <w:sz w:val="26"/>
          <w:szCs w:val="26"/>
          <w:lang w:val="en-US"/>
        </w:rPr>
        <w:t>IV</w:t>
      </w:r>
      <w:r w:rsidRPr="00642FC1">
        <w:rPr>
          <w:b/>
          <w:sz w:val="26"/>
          <w:szCs w:val="26"/>
        </w:rPr>
        <w:t xml:space="preserve">. Ожидаемые </w:t>
      </w:r>
      <w:r w:rsidR="004D2962">
        <w:rPr>
          <w:b/>
          <w:sz w:val="26"/>
          <w:szCs w:val="26"/>
        </w:rPr>
        <w:t xml:space="preserve">конечные </w:t>
      </w:r>
      <w:r w:rsidRPr="00642FC1">
        <w:rPr>
          <w:b/>
          <w:sz w:val="26"/>
          <w:szCs w:val="26"/>
        </w:rPr>
        <w:t>результаты реализации</w:t>
      </w:r>
    </w:p>
    <w:p w:rsidR="004B54DA" w:rsidRPr="00642FC1" w:rsidRDefault="004B54DA" w:rsidP="004B54D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42FC1">
        <w:rPr>
          <w:b/>
          <w:sz w:val="26"/>
          <w:szCs w:val="26"/>
        </w:rPr>
        <w:t>муниципальной программы</w:t>
      </w:r>
    </w:p>
    <w:p w:rsidR="004B54DA" w:rsidRPr="00642FC1" w:rsidRDefault="004B54DA" w:rsidP="004B54D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B54DA" w:rsidRPr="00642FC1" w:rsidRDefault="004B54DA" w:rsidP="00F741CA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42FC1">
        <w:rPr>
          <w:sz w:val="26"/>
          <w:szCs w:val="26"/>
        </w:rPr>
        <w:t xml:space="preserve">В результате реализации мероприятий </w:t>
      </w:r>
      <w:r>
        <w:rPr>
          <w:sz w:val="26"/>
          <w:szCs w:val="26"/>
        </w:rPr>
        <w:t xml:space="preserve">по </w:t>
      </w:r>
      <w:r w:rsidRPr="00642FC1">
        <w:rPr>
          <w:sz w:val="26"/>
          <w:szCs w:val="26"/>
        </w:rPr>
        <w:t>муниципальные программы ожидается:</w:t>
      </w:r>
    </w:p>
    <w:p w:rsidR="004B54DA" w:rsidRPr="00642FC1" w:rsidRDefault="004B54DA" w:rsidP="00F741C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42FC1">
        <w:rPr>
          <w:rFonts w:ascii="Times New Roman" w:hAnsi="Times New Roman" w:cs="Times New Roman"/>
          <w:sz w:val="26"/>
          <w:szCs w:val="26"/>
        </w:rPr>
        <w:t>- содержание 193 контейнерных площадок, специальных площадок для складирования крупногабаритных отходов и территории, прилегающей к месту погрузки ТКО, не входящих в состав общего имущества собственников помещений в МКД;</w:t>
      </w:r>
    </w:p>
    <w:p w:rsidR="004B54DA" w:rsidRPr="00642FC1" w:rsidRDefault="004B54DA" w:rsidP="00F741CA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42FC1">
        <w:rPr>
          <w:rFonts w:ascii="Times New Roman" w:hAnsi="Times New Roman" w:cs="Times New Roman"/>
          <w:sz w:val="26"/>
          <w:szCs w:val="26"/>
        </w:rPr>
        <w:t xml:space="preserve">- </w:t>
      </w:r>
      <w:r w:rsidRPr="00642FC1">
        <w:rPr>
          <w:rFonts w:ascii="Times New Roman" w:hAnsi="Times New Roman" w:cs="Times New Roman"/>
          <w:color w:val="000000"/>
          <w:sz w:val="26"/>
          <w:szCs w:val="26"/>
        </w:rPr>
        <w:t>ликвидация 100 % выявленных мест несанкционированного размещения твердых коммунальных отходов на территории Вилегодского муниципального округа;</w:t>
      </w:r>
    </w:p>
    <w:p w:rsidR="004B54DA" w:rsidRDefault="004B54DA" w:rsidP="00F741C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642FC1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 xml:space="preserve">Создание благоприятных и безопасных условий для проживания и отдыха людей. </w:t>
      </w:r>
    </w:p>
    <w:p w:rsidR="004B54DA" w:rsidRDefault="004B54DA" w:rsidP="00F741CA">
      <w:pPr>
        <w:widowControl w:val="0"/>
        <w:autoSpaceDE w:val="0"/>
        <w:autoSpaceDN w:val="0"/>
        <w:adjustRightInd w:val="0"/>
        <w:ind w:left="142" w:firstLine="709"/>
        <w:rPr>
          <w:color w:val="000000"/>
          <w:sz w:val="26"/>
          <w:szCs w:val="26"/>
        </w:rPr>
      </w:pPr>
      <w:r w:rsidRPr="00C451AE">
        <w:rPr>
          <w:sz w:val="26"/>
          <w:szCs w:val="26"/>
          <w:shd w:val="clear" w:color="auto" w:fill="FFFFFF"/>
        </w:rPr>
        <w:t xml:space="preserve">снижение площади засоренности Борщевиком Сосновского. </w:t>
      </w:r>
      <w:r w:rsidRPr="00C451AE">
        <w:rPr>
          <w:sz w:val="26"/>
          <w:szCs w:val="26"/>
        </w:rPr>
        <w:br/>
      </w:r>
      <w:r w:rsidR="00F741CA">
        <w:rPr>
          <w:sz w:val="26"/>
          <w:szCs w:val="26"/>
          <w:shd w:val="clear" w:color="auto" w:fill="FFFFFF"/>
        </w:rPr>
        <w:t xml:space="preserve">           </w:t>
      </w:r>
      <w:r w:rsidRPr="00C451AE">
        <w:rPr>
          <w:sz w:val="26"/>
          <w:szCs w:val="26"/>
          <w:shd w:val="clear" w:color="auto" w:fill="FFFFFF"/>
        </w:rPr>
        <w:t>сохранение и восстановление земельных ресурсов</w:t>
      </w:r>
      <w:r w:rsidRPr="00C451AE">
        <w:rPr>
          <w:sz w:val="26"/>
          <w:szCs w:val="26"/>
        </w:rPr>
        <w:br/>
      </w:r>
      <w:r w:rsidR="00F741CA">
        <w:rPr>
          <w:sz w:val="26"/>
          <w:szCs w:val="26"/>
          <w:shd w:val="clear" w:color="auto" w:fill="FFFFFF"/>
        </w:rPr>
        <w:t xml:space="preserve">           </w:t>
      </w:r>
      <w:r w:rsidRPr="00C451AE">
        <w:rPr>
          <w:sz w:val="26"/>
          <w:szCs w:val="26"/>
          <w:shd w:val="clear" w:color="auto" w:fill="FFFFFF"/>
        </w:rPr>
        <w:t>снижение травматизма среди населения</w:t>
      </w:r>
      <w:r w:rsidRPr="00C451AE">
        <w:rPr>
          <w:sz w:val="26"/>
          <w:szCs w:val="26"/>
        </w:rPr>
        <w:br/>
      </w:r>
      <w:r w:rsidR="00F741CA">
        <w:rPr>
          <w:sz w:val="26"/>
          <w:szCs w:val="26"/>
          <w:shd w:val="clear" w:color="auto" w:fill="FFFFFF"/>
        </w:rPr>
        <w:t xml:space="preserve">           </w:t>
      </w:r>
      <w:r w:rsidRPr="00C451AE">
        <w:rPr>
          <w:sz w:val="26"/>
          <w:szCs w:val="26"/>
          <w:shd w:val="clear" w:color="auto" w:fill="FFFFFF"/>
        </w:rPr>
        <w:t>контроль за распространением борщевика Сосновского</w:t>
      </w:r>
      <w:r w:rsidRPr="00086772">
        <w:rPr>
          <w:color w:val="444444"/>
          <w:sz w:val="26"/>
          <w:szCs w:val="26"/>
          <w:shd w:val="clear" w:color="auto" w:fill="FFFFFF"/>
        </w:rPr>
        <w:t>.</w:t>
      </w:r>
      <w:r w:rsidRPr="00086772">
        <w:rPr>
          <w:color w:val="000000"/>
          <w:sz w:val="26"/>
          <w:szCs w:val="26"/>
        </w:rPr>
        <w:t xml:space="preserve"> </w:t>
      </w:r>
    </w:p>
    <w:p w:rsidR="004B54DA" w:rsidRPr="00642FC1" w:rsidRDefault="004B54DA" w:rsidP="00F741CA">
      <w:pPr>
        <w:widowControl w:val="0"/>
        <w:autoSpaceDE w:val="0"/>
        <w:autoSpaceDN w:val="0"/>
        <w:adjustRightInd w:val="0"/>
        <w:ind w:firstLine="85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</w:t>
      </w:r>
      <w:r w:rsidRPr="00642FC1">
        <w:rPr>
          <w:color w:val="000000"/>
          <w:sz w:val="26"/>
          <w:szCs w:val="26"/>
        </w:rPr>
        <w:t>одержание особо охраняемых территорий Вилегодского муниципального округа в количестве 2 территорий.</w:t>
      </w:r>
    </w:p>
    <w:p w:rsidR="004B54DA" w:rsidRPr="00642FC1" w:rsidRDefault="004B54DA" w:rsidP="00F741C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42FC1">
        <w:rPr>
          <w:rFonts w:eastAsiaTheme="minorHAnsi"/>
          <w:bCs/>
          <w:sz w:val="26"/>
          <w:szCs w:val="26"/>
          <w:lang w:eastAsia="en-US"/>
        </w:rPr>
        <w:t xml:space="preserve">Оценка эффективности реализации муниципальной программы проводится ежегодно в соответствии с </w:t>
      </w:r>
      <w:r w:rsidRPr="00642FC1">
        <w:rPr>
          <w:sz w:val="26"/>
          <w:szCs w:val="26"/>
        </w:rPr>
        <w:t xml:space="preserve">Порядком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</w:t>
      </w:r>
      <w:r w:rsidRPr="00642FC1">
        <w:rPr>
          <w:sz w:val="26"/>
          <w:szCs w:val="26"/>
        </w:rPr>
        <w:lastRenderedPageBreak/>
        <w:t>муниципального округа</w:t>
      </w:r>
      <w:r>
        <w:rPr>
          <w:sz w:val="26"/>
          <w:szCs w:val="26"/>
        </w:rPr>
        <w:t xml:space="preserve"> Архангельской области</w:t>
      </w:r>
      <w:r w:rsidR="004D2962">
        <w:rPr>
          <w:sz w:val="26"/>
          <w:szCs w:val="26"/>
        </w:rPr>
        <w:t xml:space="preserve"> от 01</w:t>
      </w:r>
      <w:r w:rsidRPr="00642FC1">
        <w:rPr>
          <w:sz w:val="26"/>
          <w:szCs w:val="26"/>
        </w:rPr>
        <w:t>.0</w:t>
      </w:r>
      <w:r w:rsidR="004D2962">
        <w:rPr>
          <w:sz w:val="26"/>
          <w:szCs w:val="26"/>
        </w:rPr>
        <w:t>2</w:t>
      </w:r>
      <w:r w:rsidRPr="00642FC1">
        <w:rPr>
          <w:sz w:val="26"/>
          <w:szCs w:val="26"/>
        </w:rPr>
        <w:t>.202</w:t>
      </w:r>
      <w:r w:rsidR="004D2962">
        <w:rPr>
          <w:sz w:val="26"/>
          <w:szCs w:val="26"/>
        </w:rPr>
        <w:t>2</w:t>
      </w:r>
      <w:r w:rsidRPr="00642FC1">
        <w:rPr>
          <w:sz w:val="26"/>
          <w:szCs w:val="26"/>
        </w:rPr>
        <w:t xml:space="preserve"> № </w:t>
      </w:r>
      <w:r w:rsidR="004D2962">
        <w:rPr>
          <w:sz w:val="26"/>
          <w:szCs w:val="26"/>
        </w:rPr>
        <w:t>28</w:t>
      </w:r>
      <w:r w:rsidRPr="00642FC1">
        <w:rPr>
          <w:sz w:val="26"/>
          <w:szCs w:val="26"/>
        </w:rPr>
        <w:t>-р.</w:t>
      </w:r>
      <w:r w:rsidR="00253CED" w:rsidRPr="00253CED">
        <w:rPr>
          <w:sz w:val="26"/>
          <w:szCs w:val="26"/>
        </w:rPr>
        <w:t xml:space="preserve"> </w:t>
      </w:r>
      <w:r w:rsidR="00253CED">
        <w:rPr>
          <w:sz w:val="26"/>
          <w:szCs w:val="26"/>
        </w:rPr>
        <w:t>(с изменениями и дополнениями от 20.06.2022 № 297-р)</w:t>
      </w:r>
    </w:p>
    <w:p w:rsidR="004B54DA" w:rsidRPr="00642FC1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4931C4" w:rsidRDefault="004931C4"/>
    <w:sectPr w:rsidR="004931C4" w:rsidSect="00253CED">
      <w:headerReference w:type="first" r:id="rId8"/>
      <w:type w:val="continuous"/>
      <w:pgSz w:w="11907" w:h="16840"/>
      <w:pgMar w:top="851" w:right="567" w:bottom="284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662" w:rsidRDefault="00487662">
      <w:r>
        <w:separator/>
      </w:r>
    </w:p>
  </w:endnote>
  <w:endnote w:type="continuationSeparator" w:id="0">
    <w:p w:rsidR="00487662" w:rsidRDefault="0048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662" w:rsidRDefault="00487662">
      <w:r>
        <w:separator/>
      </w:r>
    </w:p>
  </w:footnote>
  <w:footnote w:type="continuationSeparator" w:id="0">
    <w:p w:rsidR="00487662" w:rsidRDefault="0048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584" w:rsidRDefault="00487662">
    <w:pPr>
      <w:pStyle w:val="a5"/>
      <w:jc w:val="center"/>
    </w:pPr>
  </w:p>
  <w:p w:rsidR="00034584" w:rsidRDefault="00487662" w:rsidP="00DB736B">
    <w:pPr>
      <w:pStyle w:val="a5"/>
      <w:tabs>
        <w:tab w:val="clear" w:pos="4677"/>
        <w:tab w:val="clear" w:pos="9355"/>
        <w:tab w:val="left" w:pos="6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272"/>
    <w:multiLevelType w:val="hybridMultilevel"/>
    <w:tmpl w:val="3F9ED9FA"/>
    <w:lvl w:ilvl="0" w:tplc="D2FCAFD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BF292E"/>
    <w:multiLevelType w:val="hybridMultilevel"/>
    <w:tmpl w:val="E18A0302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A4C48"/>
    <w:multiLevelType w:val="hybridMultilevel"/>
    <w:tmpl w:val="6D18B6D0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63E96"/>
    <w:multiLevelType w:val="hybridMultilevel"/>
    <w:tmpl w:val="202EEEF6"/>
    <w:lvl w:ilvl="0" w:tplc="5872A43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330918"/>
    <w:multiLevelType w:val="multilevel"/>
    <w:tmpl w:val="E8C46C58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ксенов Алексей Юрьевич">
    <w15:presenceInfo w15:providerId="None" w15:userId="Аксенов Алексей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63"/>
    <w:rsid w:val="000631CF"/>
    <w:rsid w:val="001E123A"/>
    <w:rsid w:val="00253CED"/>
    <w:rsid w:val="002C5C26"/>
    <w:rsid w:val="002D6466"/>
    <w:rsid w:val="003064AF"/>
    <w:rsid w:val="00487662"/>
    <w:rsid w:val="004931C4"/>
    <w:rsid w:val="004B54DA"/>
    <w:rsid w:val="004D2962"/>
    <w:rsid w:val="00590067"/>
    <w:rsid w:val="00636634"/>
    <w:rsid w:val="00673715"/>
    <w:rsid w:val="0070447A"/>
    <w:rsid w:val="00760B5C"/>
    <w:rsid w:val="00772EDD"/>
    <w:rsid w:val="007C5A32"/>
    <w:rsid w:val="00852D63"/>
    <w:rsid w:val="008558C4"/>
    <w:rsid w:val="009E6E47"/>
    <w:rsid w:val="009F2E6C"/>
    <w:rsid w:val="00C63D5C"/>
    <w:rsid w:val="00C7528B"/>
    <w:rsid w:val="00CD29DF"/>
    <w:rsid w:val="00DF45D8"/>
    <w:rsid w:val="00E638BE"/>
    <w:rsid w:val="00EA77FB"/>
    <w:rsid w:val="00F7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B6D131"/>
  <w15:chartTrackingRefBased/>
  <w15:docId w15:val="{5134B6EF-DA63-4A51-9604-3AB24BFF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54DA"/>
    <w:pPr>
      <w:keepNext/>
      <w:jc w:val="center"/>
      <w:outlineLvl w:val="0"/>
    </w:pPr>
    <w:rPr>
      <w:b/>
      <w:bCs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54DA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3">
    <w:name w:val="No Spacing"/>
    <w:uiPriority w:val="1"/>
    <w:qFormat/>
    <w:rsid w:val="004B5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B54DA"/>
    <w:pPr>
      <w:ind w:left="720"/>
      <w:contextualSpacing/>
    </w:pPr>
    <w:rPr>
      <w:rFonts w:eastAsia="Calibri"/>
    </w:rPr>
  </w:style>
  <w:style w:type="paragraph" w:styleId="a5">
    <w:name w:val="header"/>
    <w:basedOn w:val="a"/>
    <w:link w:val="a6"/>
    <w:unhideWhenUsed/>
    <w:rsid w:val="004B54DA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4B54DA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4B54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B54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4B54DA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4B54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yekologicheskoe_obraz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2076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Машанова Алена Георгиевна</dc:creator>
  <cp:keywords/>
  <dc:description/>
  <cp:lastModifiedBy>Машанова Алена Георгиевна</cp:lastModifiedBy>
  <cp:revision>8</cp:revision>
  <dcterms:created xsi:type="dcterms:W3CDTF">2023-02-07T08:22:00Z</dcterms:created>
  <dcterms:modified xsi:type="dcterms:W3CDTF">2024-04-23T08:15:00Z</dcterms:modified>
</cp:coreProperties>
</file>